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7AD" w:rsidRPr="004F67AD" w:rsidRDefault="004F67AD" w:rsidP="004F67AD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4F67AD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истории Значение петровских преобразований в истории страны 8 класс</w:t>
      </w:r>
    </w:p>
    <w:p w:rsidR="004F67AD" w:rsidRPr="004F67AD" w:rsidRDefault="004F67AD" w:rsidP="004F67AD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4F67AD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истории Значение петровских преобразований в истории страны для учащихся 8 класса с ответами. Те</w:t>
      </w:r>
      <w:proofErr w:type="gramStart"/>
      <w:r w:rsidRPr="004F67AD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4F67AD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варианте по 10 заданий.</w:t>
      </w:r>
    </w:p>
    <w:p w:rsidR="004F67AD" w:rsidRPr="004F67AD" w:rsidRDefault="004F67AD" w:rsidP="004F67AD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4F67AD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4F67AD" w:rsidRPr="004F67AD" w:rsidRDefault="004F67AD" w:rsidP="004F67AD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4F67A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Пётр I в своих преобразованиях активно использовал зарубежный опыт. В чём состояла особенность реформ Петра по сравнению с его предшественниками?</w:t>
        </w:r>
      </w:ins>
    </w:p>
    <w:p w:rsidR="004F67AD" w:rsidRPr="004F67AD" w:rsidRDefault="004F67AD" w:rsidP="004F67AD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proofErr w:type="gramStart"/>
      <w:ins w:id="5" w:author="Unknown"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до Петра I никто из российских государей не приглашал иностранных специалистов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до Петра I никто из государей России не проводил реформы в армии по европейскому образцу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реформы Петра I затронули все сферы общественной жизни, а не только отдельные стороны, как это было до него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Пётр I использовал опыт только тех зарубежных стран, над которыми одержал победу</w:t>
        </w:r>
        <w:proofErr w:type="gramEnd"/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в ходе Северной войны</w:t>
        </w:r>
      </w:ins>
    </w:p>
    <w:p w:rsidR="004F67AD" w:rsidRPr="004F67AD" w:rsidRDefault="004F67AD" w:rsidP="004F67AD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4F67A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Что входило в понятие «регулярное государство», по мнению Петра I?</w:t>
        </w:r>
      </w:ins>
    </w:p>
    <w:p w:rsidR="004F67AD" w:rsidRPr="004F67AD" w:rsidRDefault="004F67AD" w:rsidP="004F67AD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все должны действовать на благо государя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все должны выполнять чётко установленные обязанности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главной ценностью являются права и свободы человека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государь может позволить себе отдыхать, лишь бы все остальные в государстве исправно работали</w:t>
        </w:r>
      </w:ins>
    </w:p>
    <w:p w:rsidR="004F67AD" w:rsidRPr="004F67AD" w:rsidRDefault="004F67AD" w:rsidP="004F67AD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4F67A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Каким было отношение Петра I к его подданным?</w:t>
        </w:r>
      </w:ins>
    </w:p>
    <w:p w:rsidR="004F67AD" w:rsidRPr="004F67AD" w:rsidRDefault="004F67AD" w:rsidP="004F67AD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Пётр учитывал интересы всех слоёв населения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государь полагал, что подданные имеют право сами выбирать сферу своих интересов и трудиться в этой области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Пётр, как правило, требовал абсолютного послушания и строгого выполнения своих распоряжений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Пётр считал, что необходимо ограничить власть госуда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ря</w:t>
        </w:r>
      </w:ins>
    </w:p>
    <w:p w:rsidR="004F67AD" w:rsidRPr="004F67AD" w:rsidRDefault="004F67AD" w:rsidP="004F67AD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4F67A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России в годы правления Петра I стали развиваться ману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фактуры, которые в первую очередь обслуживали</w:t>
        </w:r>
      </w:ins>
    </w:p>
    <w:p w:rsidR="004F67AD" w:rsidRPr="004F67AD" w:rsidRDefault="004F67AD" w:rsidP="004F67AD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ювелирное дело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лёгкую промышленность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науку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военное дело</w:t>
        </w:r>
      </w:ins>
    </w:p>
    <w:p w:rsidR="004F67AD" w:rsidRPr="004F67AD" w:rsidRDefault="004F67AD" w:rsidP="004F67AD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4F67A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До какого времени сохранялась система рекрутских наборов формирования армии, введённая Петром I?</w:t>
        </w:r>
      </w:ins>
    </w:p>
    <w:p w:rsidR="004F67AD" w:rsidRPr="004F67AD" w:rsidRDefault="004F67AD" w:rsidP="004F67AD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до середины XVIII в.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до конца XVIII в.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до 1860-1870-х гг.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4) до начала ХХ </w:t>
        </w:r>
        <w:proofErr w:type="gramStart"/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</w:t>
        </w:r>
        <w:proofErr w:type="gramEnd"/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.</w:t>
        </w:r>
      </w:ins>
    </w:p>
    <w:p w:rsidR="004F67AD" w:rsidRPr="004F67AD" w:rsidRDefault="004F67AD" w:rsidP="004F67AD">
      <w:pPr>
        <w:shd w:val="clear" w:color="auto" w:fill="FFFFFF"/>
        <w:spacing w:after="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4F67A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Кто был первым редактором первой печатной газеты «Ведомости»?</w:t>
        </w:r>
      </w:ins>
    </w:p>
    <w:p w:rsidR="004F67AD" w:rsidRPr="004F67AD" w:rsidRDefault="004F67AD" w:rsidP="004F67AD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А. Меншиков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Б. Шереметев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царевич Алексей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Пётр I</w:t>
        </w:r>
      </w:ins>
    </w:p>
    <w:p w:rsidR="004F67AD" w:rsidRPr="004F67AD" w:rsidRDefault="004F67AD" w:rsidP="004F67AD">
      <w:pPr>
        <w:shd w:val="clear" w:color="auto" w:fill="FFFFFF"/>
        <w:spacing w:after="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4F67A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Какой слой населения меньше других изменил свой быт под влиянием реформ Петра I?</w:t>
        </w:r>
      </w:ins>
    </w:p>
    <w:p w:rsidR="004F67AD" w:rsidRPr="004F67AD" w:rsidRDefault="004F67AD" w:rsidP="004F67AD">
      <w:pPr>
        <w:shd w:val="clear" w:color="auto" w:fill="FFFFFF"/>
        <w:spacing w:after="39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крестьяне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горожане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дворяне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богатые помещики</w:t>
        </w:r>
      </w:ins>
    </w:p>
    <w:p w:rsidR="004F67AD" w:rsidRPr="004F67AD" w:rsidRDefault="004F67AD" w:rsidP="004F67AD">
      <w:pPr>
        <w:shd w:val="clear" w:color="auto" w:fill="FFFFFF"/>
        <w:spacing w:after="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4F67A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Какой военный поход русской армии и флота состоялся в 1722-1723 гг.?</w:t>
        </w:r>
      </w:ins>
    </w:p>
    <w:p w:rsidR="004F67AD" w:rsidRPr="004F67AD" w:rsidRDefault="004F67AD" w:rsidP="004F67AD">
      <w:pPr>
        <w:shd w:val="clear" w:color="auto" w:fill="FFFFFF"/>
        <w:spacing w:after="39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Новосибирский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Персидский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Дунайский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Балтийский</w:t>
        </w:r>
      </w:ins>
    </w:p>
    <w:p w:rsidR="004F67AD" w:rsidRPr="004F67AD" w:rsidRDefault="004F67AD" w:rsidP="004F67AD">
      <w:pPr>
        <w:shd w:val="clear" w:color="auto" w:fill="FFFFFF"/>
        <w:spacing w:after="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4F67A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Прочитайте мнения историков о преобразованиях Петра I. Кто из них утверждал, что Россия стала европейской дер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жавой «ценой разорения страны»?</w:t>
        </w:r>
      </w:ins>
    </w:p>
    <w:p w:rsidR="004F67AD" w:rsidRPr="004F67AD" w:rsidRDefault="004F67AD" w:rsidP="004F67AD">
      <w:pPr>
        <w:shd w:val="clear" w:color="auto" w:fill="FFFFFF"/>
        <w:spacing w:after="39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С.М. Соловьёв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С.Ф. Платонов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П.Н. Милюков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В.О. Ключевский</w:t>
        </w:r>
      </w:ins>
    </w:p>
    <w:p w:rsidR="004F67AD" w:rsidRPr="004F67AD" w:rsidRDefault="004F67AD" w:rsidP="004F67AD">
      <w:pPr>
        <w:shd w:val="clear" w:color="auto" w:fill="FFFFFF"/>
        <w:spacing w:after="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4F67A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Прочитайте отрывок из дневника Ф.В. </w:t>
        </w:r>
        <w:proofErr w:type="spellStart"/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Берхгольца</w:t>
        </w:r>
        <w:proofErr w:type="spellEnd"/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и ответьте на вопросы.</w:t>
        </w:r>
      </w:ins>
    </w:p>
    <w:p w:rsidR="004F67AD" w:rsidRPr="004F67AD" w:rsidRDefault="004F67AD" w:rsidP="004F67AD">
      <w:pPr>
        <w:shd w:val="clear" w:color="auto" w:fill="FFFFFF"/>
        <w:spacing w:after="39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«После сего весь Сенат приблизился к Его Величеству, и великий канцлер Головкин, после длинной речь, про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сил его от лица всех государственных сословий принять в знак их верноподданнической благодарности титул Петра; Великого, отца отечества и императора Всероссийского, который был повторён за ним и провозглашён всем Сенатом».</w:t>
        </w:r>
      </w:ins>
    </w:p>
    <w:p w:rsidR="004F67AD" w:rsidRPr="004F67AD" w:rsidRDefault="004F67AD" w:rsidP="004F67AD">
      <w:pPr>
        <w:shd w:val="clear" w:color="auto" w:fill="FFFFFF"/>
        <w:spacing w:after="390" w:line="300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3" w:author="Unknown"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 каком году произошло данное событие?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 каком году был учреждён Правительствующий Сенат, который преподнёс Петру I указанный титул?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 каком городе был подписан мирный договор, завер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шивший войну, в честь окончания которой Петру I был преподнесён указанный титул?</w:t>
        </w:r>
      </w:ins>
    </w:p>
    <w:p w:rsidR="004F67AD" w:rsidRPr="004F67AD" w:rsidRDefault="004F67AD" w:rsidP="004F67AD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44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45" w:author="Unknown">
        <w:r w:rsidRPr="004F67AD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4F67AD" w:rsidRPr="004F67AD" w:rsidRDefault="004F67AD" w:rsidP="004F67AD">
      <w:pPr>
        <w:shd w:val="clear" w:color="auto" w:fill="FFFFFF"/>
        <w:spacing w:after="0" w:line="300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7" w:author="Unknown">
        <w:r w:rsidRPr="004F67A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изменилось отношение к церкви и её роли в жизни государства в правление Петра I?</w:t>
        </w:r>
      </w:ins>
    </w:p>
    <w:p w:rsidR="004F67AD" w:rsidRPr="004F67AD" w:rsidRDefault="004F67AD" w:rsidP="004F67AD">
      <w:pPr>
        <w:shd w:val="clear" w:color="auto" w:fill="FFFFFF"/>
        <w:spacing w:after="39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церковь укрепила своё влияние в государстве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церковь чётко поделила обязанности с государственной властью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государство постепенно приобретало светский характер, влияние церкви уменьшилось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при Петре I церковь полностью была отделена от государства</w:t>
        </w:r>
      </w:ins>
    </w:p>
    <w:p w:rsidR="004F67AD" w:rsidRPr="004F67AD" w:rsidRDefault="004F67AD" w:rsidP="004F67AD">
      <w:pPr>
        <w:shd w:val="clear" w:color="auto" w:fill="FFFFFF"/>
        <w:spacing w:after="0" w:line="300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1" w:author="Unknown">
        <w:r w:rsidRPr="004F67A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изменилась система законодательства при Петре I?</w:t>
        </w:r>
      </w:ins>
    </w:p>
    <w:p w:rsidR="004F67AD" w:rsidRPr="004F67AD" w:rsidRDefault="004F67AD" w:rsidP="004F67AD">
      <w:pPr>
        <w:shd w:val="clear" w:color="auto" w:fill="FFFFFF"/>
        <w:spacing w:after="39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proofErr w:type="gramStart"/>
      <w:ins w:id="53" w:author="Unknown"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государь стремился создать систему законов, которая бы регулировала и общественную, и частную жизнь человека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законы стали ненужными в правление Петра I, всё решалось исключительно волей государя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законы стала принимать Государственная дума, которая формировалась из избранных депутатов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действовали старые законы, при Петре не было добавлено новых важных законов</w:t>
        </w:r>
        <w:proofErr w:type="gramEnd"/>
      </w:ins>
    </w:p>
    <w:p w:rsidR="004F67AD" w:rsidRPr="004F67AD" w:rsidRDefault="004F67AD" w:rsidP="004F67AD">
      <w:pPr>
        <w:shd w:val="clear" w:color="auto" w:fill="FFFFFF"/>
        <w:spacing w:after="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5" w:author="Unknown">
        <w:r w:rsidRPr="004F67A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Чего требовал от своих подчинённых Петр I, судя по его реформам и преобразованиям?</w:t>
        </w:r>
      </w:ins>
    </w:p>
    <w:p w:rsidR="004F67AD" w:rsidRPr="004F67AD" w:rsidRDefault="004F67AD" w:rsidP="004F67AD">
      <w:pPr>
        <w:shd w:val="clear" w:color="auto" w:fill="FFFFFF"/>
        <w:spacing w:after="390" w:line="300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7" w:author="Unknown"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обсуждения приказов, прежде чем исполнять их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возражений и сопротивления его реформам, чтобы государь мог подобрать достойные аргументы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беспрекословного подчинения, выполнения работ по инструкции от государства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защиты собственных прав и свобод, древних вольностей</w:t>
        </w:r>
      </w:ins>
    </w:p>
    <w:p w:rsidR="004F67AD" w:rsidRPr="004F67AD" w:rsidRDefault="004F67AD" w:rsidP="004F67AD">
      <w:pPr>
        <w:shd w:val="clear" w:color="auto" w:fill="FFFFFF"/>
        <w:spacing w:after="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9" w:author="Unknown">
        <w:r w:rsidRPr="004F67A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4.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Что можно отнести к успехам в экономическом развитии России </w:t>
        </w:r>
        <w:proofErr w:type="gramStart"/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 начале</w:t>
        </w:r>
        <w:proofErr w:type="gramEnd"/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XVIII в.?</w:t>
        </w:r>
      </w:ins>
    </w:p>
    <w:p w:rsidR="004F67AD" w:rsidRPr="004F67AD" w:rsidRDefault="004F67AD" w:rsidP="004F67AD">
      <w:pPr>
        <w:shd w:val="clear" w:color="auto" w:fill="FFFFFF"/>
        <w:spacing w:after="390" w:line="300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1" w:author="Unknown"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формирование первых мануфактур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развитие внутреннего российского рынка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складывание внешнеторговых отношений с другими странами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появление новых отраслей промышленности</w:t>
        </w:r>
      </w:ins>
    </w:p>
    <w:p w:rsidR="004F67AD" w:rsidRPr="004F67AD" w:rsidRDefault="004F67AD" w:rsidP="004F67AD">
      <w:pPr>
        <w:shd w:val="clear" w:color="auto" w:fill="FFFFFF"/>
        <w:spacing w:after="0" w:line="300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3" w:author="Unknown">
        <w:r w:rsidRPr="004F67A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Назовите причину, по которой на мануфактурах не хватало свободных рабочих рук в России начала XVIII в.?</w:t>
        </w:r>
      </w:ins>
    </w:p>
    <w:p w:rsidR="004F67AD" w:rsidRPr="004F67AD" w:rsidRDefault="004F67AD" w:rsidP="004F67AD">
      <w:pPr>
        <w:shd w:val="clear" w:color="auto" w:fill="FFFFFF"/>
        <w:spacing w:after="390" w:line="300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5" w:author="Unknown"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сохранение крепостного права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нежелание горожан устраиваться на работу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высокие социальные выплаты и пособия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увеличение вольностей для рабочих и крестьян, из-за чего те не желали подчиняться начальству</w:t>
        </w:r>
      </w:ins>
    </w:p>
    <w:p w:rsidR="004F67AD" w:rsidRPr="004F67AD" w:rsidRDefault="004F67AD" w:rsidP="004F67AD">
      <w:pPr>
        <w:shd w:val="clear" w:color="auto" w:fill="FFFFFF"/>
        <w:spacing w:after="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7" w:author="Unknown">
        <w:r w:rsidRPr="004F67A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Какой документ стал основой для прохождения службы со времён правления Петра I?</w:t>
        </w:r>
      </w:ins>
    </w:p>
    <w:p w:rsidR="004F67AD" w:rsidRPr="004F67AD" w:rsidRDefault="004F67AD" w:rsidP="004F67AD">
      <w:pPr>
        <w:shd w:val="clear" w:color="auto" w:fill="FFFFFF"/>
        <w:spacing w:after="390" w:line="300" w:lineRule="atLeast"/>
        <w:textAlignment w:val="baseline"/>
        <w:rPr>
          <w:ins w:id="6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9" w:author="Unknown"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Судебник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Соборное уложение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Табель о рангах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Наказ</w:t>
        </w:r>
      </w:ins>
    </w:p>
    <w:p w:rsidR="004F67AD" w:rsidRPr="004F67AD" w:rsidRDefault="004F67AD" w:rsidP="004F67AD">
      <w:pPr>
        <w:shd w:val="clear" w:color="auto" w:fill="FFFFFF"/>
        <w:spacing w:after="0" w:line="300" w:lineRule="atLeast"/>
        <w:textAlignment w:val="baseline"/>
        <w:rPr>
          <w:ins w:id="7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1" w:author="Unknown">
        <w:r w:rsidRPr="004F67A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Что стало одним из последствий проведения культурных реформ </w:t>
        </w:r>
        <w:proofErr w:type="gramStart"/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 начале</w:t>
        </w:r>
        <w:proofErr w:type="gramEnd"/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XVIII в.?</w:t>
        </w:r>
      </w:ins>
    </w:p>
    <w:p w:rsidR="004F67AD" w:rsidRPr="004F67AD" w:rsidRDefault="004F67AD" w:rsidP="004F67AD">
      <w:pPr>
        <w:shd w:val="clear" w:color="auto" w:fill="FFFFFF"/>
        <w:spacing w:after="390" w:line="300" w:lineRule="atLeast"/>
        <w:textAlignment w:val="baseline"/>
        <w:rPr>
          <w:ins w:id="7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3" w:author="Unknown"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быстрое и лёгкое внедрение в повседневную жизнь всего российского общества европейских порядков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отчуждение верхних и нижних слоёв общества, по-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разному воспринимающих реформы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восприятие культурных реформ «низами» общества и сопротивление со стороны дворян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полное вытеснение церкви из жизни общества</w:t>
        </w:r>
      </w:ins>
    </w:p>
    <w:p w:rsidR="004F67AD" w:rsidRPr="004F67AD" w:rsidRDefault="004F67AD" w:rsidP="004F67AD">
      <w:pPr>
        <w:shd w:val="clear" w:color="auto" w:fill="FFFFFF"/>
        <w:spacing w:after="0" w:line="300" w:lineRule="atLeast"/>
        <w:textAlignment w:val="baseline"/>
        <w:rPr>
          <w:ins w:id="7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5" w:author="Unknown">
        <w:r w:rsidRPr="004F67A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</w:t>
        </w:r>
        <w:proofErr w:type="spellStart"/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Ништадтский</w:t>
        </w:r>
        <w:proofErr w:type="spellEnd"/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мирный договор, которым окончилась Северная война, был подписан </w:t>
        </w:r>
        <w:proofErr w:type="gramStart"/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</w:t>
        </w:r>
        <w:proofErr w:type="gramEnd"/>
      </w:ins>
    </w:p>
    <w:p w:rsidR="004F67AD" w:rsidRPr="004F67AD" w:rsidRDefault="004F67AD" w:rsidP="004F67AD">
      <w:pPr>
        <w:shd w:val="clear" w:color="auto" w:fill="FFFFFF"/>
        <w:spacing w:after="390" w:line="300" w:lineRule="atLeast"/>
        <w:textAlignment w:val="baseline"/>
        <w:rPr>
          <w:ins w:id="7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7" w:author="Unknown"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1711 г.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1715 г.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1721 г.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1726 г.</w:t>
        </w:r>
      </w:ins>
    </w:p>
    <w:p w:rsidR="004F67AD" w:rsidRPr="004F67AD" w:rsidRDefault="004F67AD" w:rsidP="004F67AD">
      <w:pPr>
        <w:shd w:val="clear" w:color="auto" w:fill="FFFFFF"/>
        <w:spacing w:after="0" w:line="300" w:lineRule="atLeast"/>
        <w:textAlignment w:val="baseline"/>
        <w:rPr>
          <w:ins w:id="7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9" w:author="Unknown">
        <w:r w:rsidRPr="004F67A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Кто из историков оценивал Петра I и его преобразования следующим образом: «Ждали вождя; вождь явился»?</w:t>
        </w:r>
      </w:ins>
    </w:p>
    <w:p w:rsidR="004F67AD" w:rsidRPr="004F67AD" w:rsidRDefault="004F67AD" w:rsidP="004F67AD">
      <w:pPr>
        <w:shd w:val="clear" w:color="auto" w:fill="FFFFFF"/>
        <w:spacing w:after="390" w:line="300" w:lineRule="atLeast"/>
        <w:textAlignment w:val="baseline"/>
        <w:rPr>
          <w:ins w:id="8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1" w:author="Unknown"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С.М. Соловьёв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П.Н. Милюков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С.Ф. Платонов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В.О. Ключевский</w:t>
        </w:r>
      </w:ins>
    </w:p>
    <w:p w:rsidR="004F67AD" w:rsidRPr="004F67AD" w:rsidRDefault="004F67AD" w:rsidP="004F67AD">
      <w:pPr>
        <w:shd w:val="clear" w:color="auto" w:fill="FFFFFF"/>
        <w:spacing w:after="0" w:line="300" w:lineRule="atLeast"/>
        <w:textAlignment w:val="baseline"/>
        <w:rPr>
          <w:ins w:id="8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3" w:author="Unknown">
        <w:r w:rsidRPr="004F67A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Прочитайте отрывок из дневника Ф.В. </w:t>
        </w:r>
        <w:proofErr w:type="spellStart"/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Берхгольца</w:t>
        </w:r>
        <w:proofErr w:type="spellEnd"/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и ответьте на вопросы.</w:t>
        </w:r>
      </w:ins>
    </w:p>
    <w:p w:rsidR="004F67AD" w:rsidRPr="004F67AD" w:rsidRDefault="004F67AD" w:rsidP="004F67AD">
      <w:pPr>
        <w:shd w:val="clear" w:color="auto" w:fill="FFFFFF"/>
        <w:spacing w:after="390" w:line="300" w:lineRule="atLeast"/>
        <w:textAlignment w:val="baseline"/>
        <w:rPr>
          <w:ins w:id="8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5" w:author="Unknown"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«После сего весь Сенат приблизился к Его Величеству, и великий канцлер Головкин, после длинной речь, про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сил его от лица всех государственных сословий принять в знак их верноподданнической благодарности титул Петра Великого, отца отечества и императора Всероссийского, ко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торый был повторён за ним и провозглашён всем Сенатом».</w:t>
        </w:r>
      </w:ins>
    </w:p>
    <w:p w:rsidR="004F67AD" w:rsidRPr="004F67AD" w:rsidRDefault="004F67AD" w:rsidP="004F67AD">
      <w:pPr>
        <w:shd w:val="clear" w:color="auto" w:fill="FFFFFF"/>
        <w:spacing w:after="390" w:line="300" w:lineRule="atLeast"/>
        <w:textAlignment w:val="baseline"/>
        <w:rPr>
          <w:ins w:id="8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7" w:author="Unknown"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Как называется война, по окончании которой Сенат пре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поднес Петру I названный титул?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 каком году произошло событие, о котором говорится в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документе?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Какая страна объявила России войну в том же году, когда был создан Правительствующий Сенат и император от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 xml:space="preserve">правился в </w:t>
        </w:r>
        <w:proofErr w:type="spellStart"/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Прутский</w:t>
        </w:r>
        <w:proofErr w:type="spellEnd"/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поход?</w:t>
        </w:r>
      </w:ins>
    </w:p>
    <w:p w:rsidR="004F67AD" w:rsidRPr="004F67AD" w:rsidRDefault="004F67AD" w:rsidP="004F67AD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8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proofErr w:type="gramStart"/>
      <w:ins w:id="89" w:author="Unknown">
        <w:r w:rsidRPr="004F67AD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истории Значение петровских преобразований в истории страны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4F67AD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1-3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2-2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3-3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4-4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5-3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6-4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7-1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8-2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9-3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10.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1) 1721 г.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1711 г.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3) </w:t>
        </w:r>
        <w:proofErr w:type="spellStart"/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Ништадт</w:t>
        </w:r>
        <w:proofErr w:type="spellEnd"/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4F67AD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1-3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2-1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3-3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4-4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5-1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6-3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7-2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8-3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9-1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10.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1) Северная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1721 г.</w:t>
        </w:r>
        <w:r w:rsidRPr="004F67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Турция (Османская империя)</w:t>
        </w:r>
        <w:proofErr w:type="gramEnd"/>
      </w:ins>
    </w:p>
    <w:p w:rsidR="00D13474" w:rsidRDefault="00D13474">
      <w:bookmarkStart w:id="90" w:name="_GoBack"/>
      <w:bookmarkEnd w:id="90"/>
    </w:p>
    <w:sectPr w:rsidR="00D134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BD7"/>
    <w:rsid w:val="004F67AD"/>
    <w:rsid w:val="00697BD7"/>
    <w:rsid w:val="00D1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F67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F6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67A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F6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4F6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F6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F67AD"/>
    <w:rPr>
      <w:b/>
      <w:bCs/>
    </w:rPr>
  </w:style>
  <w:style w:type="character" w:customStyle="1" w:styleId="apple-converted-space">
    <w:name w:val="apple-converted-space"/>
    <w:basedOn w:val="a0"/>
    <w:rsid w:val="004F67AD"/>
  </w:style>
  <w:style w:type="paragraph" w:customStyle="1" w:styleId="sertxt">
    <w:name w:val="sertxt"/>
    <w:basedOn w:val="a"/>
    <w:rsid w:val="004F6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F67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F6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67A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F6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4F6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F6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F67AD"/>
    <w:rPr>
      <w:b/>
      <w:bCs/>
    </w:rPr>
  </w:style>
  <w:style w:type="character" w:customStyle="1" w:styleId="apple-converted-space">
    <w:name w:val="apple-converted-space"/>
    <w:basedOn w:val="a0"/>
    <w:rsid w:val="004F67AD"/>
  </w:style>
  <w:style w:type="paragraph" w:customStyle="1" w:styleId="sertxt">
    <w:name w:val="sertxt"/>
    <w:basedOn w:val="a"/>
    <w:rsid w:val="004F6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1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994611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70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991</Words>
  <Characters>5649</Characters>
  <Application>Microsoft Office Word</Application>
  <DocSecurity>0</DocSecurity>
  <Lines>47</Lines>
  <Paragraphs>13</Paragraphs>
  <ScaleCrop>false</ScaleCrop>
  <Company/>
  <LinksUpToDate>false</LinksUpToDate>
  <CharactersWithSpaces>6627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2019-01-29T08:40:00Z</dcterms:created>
  <dcterms:modified xsi:type="dcterms:W3CDTF">2019-01-29T08:40:00Z</dcterms:modified>
</cp:coreProperties>
</file>